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466" w:tblpY="-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376AA1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8С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 xml:space="preserve"> 085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376AA1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2354406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2029385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2300571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2353747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2013096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2051255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2344183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2003502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100BC">
              <w:rPr>
                <w:b/>
                <w:color w:val="000000"/>
                <w:sz w:val="26"/>
                <w:szCs w:val="26"/>
              </w:rPr>
              <w:t>2221048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2004414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2216985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2115124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2007458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2289789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2273959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2371480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2336987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2373544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2016310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2021174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2274038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2285638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2115142</w:t>
            </w:r>
          </w:p>
        </w:tc>
      </w:tr>
    </w:tbl>
    <w:p w:rsidR="00851BBA" w:rsidRPr="00083D75" w:rsidRDefault="008D5F4D" w:rsidP="00750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 xml:space="preserve"> </w:t>
      </w:r>
      <w:r w:rsidR="00851BBA" w:rsidRPr="00083D75">
        <w:rPr>
          <w:b/>
          <w:sz w:val="26"/>
          <w:szCs w:val="26"/>
        </w:rPr>
        <w:t>“УТВЕРЖДАЮ”</w:t>
      </w:r>
    </w:p>
    <w:p w:rsidR="00AB0A03" w:rsidRDefault="00AB0A03" w:rsidP="008D5F4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="008D5F4D">
        <w:rPr>
          <w:sz w:val="26"/>
          <w:szCs w:val="26"/>
        </w:rPr>
        <w:t xml:space="preserve"> директора – </w:t>
      </w:r>
      <w:r>
        <w:rPr>
          <w:sz w:val="26"/>
          <w:szCs w:val="26"/>
        </w:rPr>
        <w:t>главный</w:t>
      </w:r>
    </w:p>
    <w:p w:rsidR="008D5F4D" w:rsidRDefault="00AB0A03" w:rsidP="008D5F4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инженер</w:t>
      </w:r>
      <w:r w:rsidR="008D5F4D">
        <w:rPr>
          <w:sz w:val="26"/>
          <w:szCs w:val="26"/>
        </w:rPr>
        <w:t xml:space="preserve"> филиала</w:t>
      </w:r>
    </w:p>
    <w:p w:rsidR="008D5F4D" w:rsidRPr="00EB40C8" w:rsidRDefault="008D5F4D" w:rsidP="008D5F4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-«Орелэнерго»</w:t>
      </w:r>
    </w:p>
    <w:p w:rsidR="008D5F4D" w:rsidRPr="00EB40C8" w:rsidRDefault="008D5F4D" w:rsidP="008D5F4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</w:t>
      </w:r>
      <w:r>
        <w:rPr>
          <w:sz w:val="26"/>
          <w:szCs w:val="26"/>
        </w:rPr>
        <w:t xml:space="preserve"> /Колубанов И.В.</w:t>
      </w:r>
      <w:r w:rsidRPr="00EB40C8">
        <w:rPr>
          <w:sz w:val="26"/>
          <w:szCs w:val="26"/>
        </w:rPr>
        <w:t xml:space="preserve"> </w:t>
      </w:r>
    </w:p>
    <w:p w:rsidR="008D5F4D" w:rsidRPr="00EB40C8" w:rsidRDefault="008D5F4D" w:rsidP="008D5F4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_______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P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Pr="008D5F4D" w:rsidRDefault="008D5F4D" w:rsidP="008D5F4D">
      <w:pPr>
        <w:ind w:firstLine="0"/>
      </w:pPr>
    </w:p>
    <w:p w:rsidR="004F6968" w:rsidRPr="00FA5FA8" w:rsidRDefault="0011022E" w:rsidP="0011022E">
      <w:pPr>
        <w:pStyle w:val="2"/>
        <w:numPr>
          <w:ilvl w:val="0"/>
          <w:numId w:val="0"/>
          <w:ins w:id="0" w:author="Kozlov_E" w:date="2005-05-24T16:56:00Z"/>
        </w:numPr>
        <w:spacing w:after="120"/>
        <w:jc w:val="both"/>
      </w:pPr>
      <w:r>
        <w:t xml:space="preserve">                                              </w:t>
      </w:r>
      <w:r w:rsidR="008D35FD"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BE30B1">
        <w:rPr>
          <w:b/>
          <w:sz w:val="26"/>
          <w:szCs w:val="26"/>
        </w:rPr>
        <w:t xml:space="preserve">автомобильных </w:t>
      </w:r>
      <w:r w:rsidR="00CC38C9">
        <w:rPr>
          <w:b/>
          <w:sz w:val="26"/>
          <w:szCs w:val="26"/>
        </w:rPr>
        <w:t>моторных масел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CC38C9">
        <w:rPr>
          <w:b/>
          <w:sz w:val="26"/>
          <w:szCs w:val="26"/>
          <w:u w:val="single"/>
        </w:rPr>
        <w:t>8С</w:t>
      </w:r>
    </w:p>
    <w:p w:rsidR="00AB0A03" w:rsidRPr="00642A8E" w:rsidRDefault="00AB0A03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110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1883"/>
        <w:gridCol w:w="3237"/>
        <w:gridCol w:w="3260"/>
      </w:tblGrid>
      <w:tr w:rsidR="00AB0A03" w:rsidRPr="00E40908" w:rsidTr="00AB0A03">
        <w:tc>
          <w:tcPr>
            <w:tcW w:w="2677" w:type="dxa"/>
            <w:shd w:val="clear" w:color="auto" w:fill="auto"/>
            <w:vAlign w:val="center"/>
          </w:tcPr>
          <w:p w:rsidR="00AB0A03" w:rsidRPr="00AB0A03" w:rsidRDefault="00AB0A03" w:rsidP="003B3D12">
            <w:pPr>
              <w:autoSpaceDE w:val="0"/>
              <w:autoSpaceDN w:val="0"/>
              <w:adjustRightInd w:val="0"/>
              <w:ind w:firstLine="0"/>
              <w:jc w:val="center"/>
            </w:pPr>
            <w:r w:rsidRPr="00AB0A03">
              <w:t>Филиал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B0A03" w:rsidRPr="00AB0A03" w:rsidRDefault="00AB0A03" w:rsidP="003B3D12">
            <w:pPr>
              <w:spacing w:after="150"/>
              <w:ind w:firstLine="0"/>
              <w:jc w:val="center"/>
              <w:outlineLvl w:val="1"/>
            </w:pPr>
            <w:r w:rsidRPr="00AB0A03">
              <w:t>Вид транспорта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AB0A03" w:rsidRPr="00AB0A03" w:rsidRDefault="00AB0A03" w:rsidP="003B3D12">
            <w:pPr>
              <w:spacing w:after="150"/>
              <w:ind w:firstLine="0"/>
              <w:jc w:val="center"/>
              <w:outlineLvl w:val="1"/>
            </w:pPr>
            <w:r w:rsidRPr="00AB0A03">
              <w:t>Точка поставки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B0A03" w:rsidRPr="00AB0A03" w:rsidRDefault="00AB0A03" w:rsidP="003B3D12">
            <w:pPr>
              <w:spacing w:after="150"/>
              <w:ind w:firstLine="0"/>
              <w:jc w:val="center"/>
              <w:outlineLvl w:val="1"/>
            </w:pPr>
            <w:r w:rsidRPr="00AB0A03">
              <w:t>Срок поставки</w:t>
            </w:r>
          </w:p>
        </w:tc>
      </w:tr>
      <w:tr w:rsidR="00AB0A03" w:rsidRPr="00E40908" w:rsidTr="00AB0A03">
        <w:tc>
          <w:tcPr>
            <w:tcW w:w="2677" w:type="dxa"/>
            <w:shd w:val="clear" w:color="auto" w:fill="auto"/>
            <w:vAlign w:val="center"/>
          </w:tcPr>
          <w:p w:rsidR="00AB0A03" w:rsidRPr="00AB0A03" w:rsidRDefault="00AB0A03" w:rsidP="003B3D12">
            <w:pPr>
              <w:autoSpaceDE w:val="0"/>
              <w:autoSpaceDN w:val="0"/>
              <w:adjustRightInd w:val="0"/>
              <w:ind w:firstLine="0"/>
              <w:jc w:val="center"/>
            </w:pPr>
            <w:r w:rsidRPr="00AB0A03">
              <w:t>ПАО МРСК Центра» - «Орелэнерго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B0A03" w:rsidRPr="00AB0A03" w:rsidRDefault="00AB0A03" w:rsidP="003B3D12">
            <w:pPr>
              <w:autoSpaceDE w:val="0"/>
              <w:autoSpaceDN w:val="0"/>
              <w:adjustRightInd w:val="0"/>
              <w:ind w:firstLine="0"/>
              <w:jc w:val="center"/>
            </w:pPr>
            <w:r w:rsidRPr="00AB0A03">
              <w:t>Авто/жд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AB0A03" w:rsidRPr="00AB0A03" w:rsidRDefault="00AB0A03" w:rsidP="00AB0A03">
            <w:pPr>
              <w:autoSpaceDE w:val="0"/>
              <w:autoSpaceDN w:val="0"/>
              <w:adjustRightInd w:val="0"/>
              <w:ind w:firstLine="0"/>
            </w:pPr>
            <w:r w:rsidRPr="00AB0A03">
              <w:t>г. Орёл, ул. Высоковольтная, 9, центральный склад филиала ПАО "МРСК Центр-“Орёлэнерго”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B0A03" w:rsidRPr="00AB0A03" w:rsidRDefault="00AB0A03" w:rsidP="00AB0A03">
            <w:pPr>
              <w:autoSpaceDE w:val="0"/>
              <w:autoSpaceDN w:val="0"/>
              <w:adjustRightInd w:val="0"/>
              <w:ind w:firstLine="0"/>
            </w:pPr>
            <w:r w:rsidRPr="00AB0A03">
              <w:t xml:space="preserve">10 календарных дней с момента </w:t>
            </w:r>
            <w:r w:rsidRPr="00AB0A03">
              <w:t>заключения договора</w:t>
            </w:r>
          </w:p>
        </w:tc>
      </w:tr>
    </w:tbl>
    <w:p w:rsidR="000961A3" w:rsidRPr="00AB0A03" w:rsidRDefault="000961A3" w:rsidP="00AB0A03">
      <w:pPr>
        <w:spacing w:line="276" w:lineRule="auto"/>
        <w:ind w:firstLine="0"/>
        <w:rPr>
          <w:sz w:val="12"/>
          <w:szCs w:val="12"/>
        </w:rPr>
      </w:pPr>
    </w:p>
    <w:p w:rsidR="00612811" w:rsidRPr="004D4E32" w:rsidRDefault="00612811" w:rsidP="00A532C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02410" w:rsidRPr="00AB0A03" w:rsidRDefault="004F4E9E" w:rsidP="00AB0A0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AF1104" w:rsidRPr="00AF1104">
        <w:rPr>
          <w:sz w:val="24"/>
          <w:szCs w:val="24"/>
        </w:rPr>
        <w:t>автомобильных моторных масел</w:t>
      </w:r>
      <w:r w:rsidRPr="00AF1104">
        <w:rPr>
          <w:sz w:val="24"/>
          <w:szCs w:val="24"/>
        </w:rPr>
        <w:t xml:space="preserve"> должны соответствовать параметрам </w:t>
      </w:r>
      <w:r w:rsidR="00AF1104" w:rsidRPr="00AF1104">
        <w:rPr>
          <w:sz w:val="24"/>
          <w:szCs w:val="24"/>
        </w:rPr>
        <w:t xml:space="preserve">API, ACEA, ISO, ААИ, ГОСТ, ТУ </w:t>
      </w:r>
      <w:r w:rsidR="00AF1104">
        <w:rPr>
          <w:sz w:val="24"/>
          <w:szCs w:val="24"/>
        </w:rPr>
        <w:t>п</w:t>
      </w:r>
      <w:r w:rsidR="00AF1104" w:rsidRPr="00AF1104">
        <w:rPr>
          <w:sz w:val="24"/>
          <w:szCs w:val="24"/>
        </w:rPr>
        <w:t>о набору присадок и качеству классификации</w:t>
      </w:r>
      <w:r w:rsidR="00AF1104" w:rsidRPr="00101DD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и быть не ниже</w:t>
      </w:r>
      <w:r w:rsidR="006D6EB9">
        <w:rPr>
          <w:sz w:val="24"/>
          <w:szCs w:val="24"/>
        </w:rPr>
        <w:t xml:space="preserve"> </w:t>
      </w:r>
      <w:r w:rsidR="006819DD" w:rsidRPr="00101DD6">
        <w:rPr>
          <w:sz w:val="24"/>
          <w:szCs w:val="24"/>
        </w:rPr>
        <w:t>з</w:t>
      </w:r>
      <w:r w:rsidR="006819DD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2"/>
        <w:gridCol w:w="3402"/>
        <w:gridCol w:w="1701"/>
        <w:gridCol w:w="1134"/>
        <w:gridCol w:w="1701"/>
      </w:tblGrid>
      <w:tr w:rsidR="00071D30" w:rsidRPr="00240803" w:rsidTr="00AB0A03">
        <w:trPr>
          <w:trHeight w:val="1118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</w:t>
            </w:r>
            <w:r w:rsidRPr="00240803">
              <w:rPr>
                <w:b/>
                <w:bCs/>
                <w:color w:val="000000"/>
              </w:rPr>
              <w:t>ензиновый/дизельный двигатель (универсальное)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По набору присадок и качеству классификации API, ACEA, ISO, ААИ, ГОСТ, ТУ</w:t>
            </w:r>
          </w:p>
        </w:tc>
        <w:tc>
          <w:tcPr>
            <w:tcW w:w="1701" w:type="dxa"/>
            <w:vAlign w:val="center"/>
          </w:tcPr>
          <w:p w:rsidR="00071D30" w:rsidRPr="00240803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Фасовка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  <w:tc>
          <w:tcPr>
            <w:tcW w:w="1701" w:type="dxa"/>
            <w:vAlign w:val="center"/>
          </w:tcPr>
          <w:p w:rsidR="00071D30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Потребность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8E1FA9" w:rsidRDefault="00071D30" w:rsidP="008D5F4D">
            <w:pPr>
              <w:ind w:firstLine="0"/>
              <w:jc w:val="center"/>
              <w:rPr>
                <w:color w:val="000000"/>
                <w:lang w:val="en-US"/>
              </w:rPr>
            </w:pPr>
            <w:r w:rsidRPr="008E1FA9">
              <w:rPr>
                <w:color w:val="000000"/>
              </w:rPr>
              <w:t>Антифриз</w:t>
            </w:r>
            <w:r w:rsidRPr="008E1FA9">
              <w:rPr>
                <w:color w:val="000000"/>
                <w:lang w:val="en-US"/>
              </w:rPr>
              <w:t xml:space="preserve"> Felix Prolonger G11 </w:t>
            </w:r>
            <w:r w:rsidRPr="008E1FA9">
              <w:rPr>
                <w:color w:val="000000"/>
              </w:rPr>
              <w:t>зеленый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AB0A03" w:rsidRDefault="00071D30" w:rsidP="00AB0A03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AB0A03">
              <w:rPr>
                <w:color w:val="000000"/>
              </w:rPr>
              <w:t xml:space="preserve">лотность при 20ºС, г/см3 </w:t>
            </w:r>
          </w:p>
          <w:p w:rsidR="00071D30" w:rsidRPr="00244574" w:rsidRDefault="00071D30" w:rsidP="00AB0A03">
            <w:pPr>
              <w:ind w:firstLine="0"/>
              <w:rPr>
                <w:color w:val="000000"/>
              </w:rPr>
            </w:pPr>
            <w:r w:rsidRPr="00244574">
              <w:rPr>
                <w:color w:val="000000"/>
              </w:rPr>
              <w:t>1,075</w:t>
            </w:r>
            <w:r w:rsidRPr="00244574">
              <w:rPr>
                <w:color w:val="000000"/>
              </w:rPr>
              <w:tab/>
            </w:r>
          </w:p>
          <w:p w:rsidR="00071D30" w:rsidRDefault="00071D30" w:rsidP="00AB0A03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Температура кипения, ºС109</w:t>
            </w:r>
          </w:p>
          <w:p w:rsidR="00802410" w:rsidRDefault="00071D30" w:rsidP="00AB0A03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t>Темпера</w:t>
            </w:r>
            <w:r>
              <w:rPr>
                <w:color w:val="000000"/>
              </w:rPr>
              <w:t>тура начала кристаллизации, ºС40</w:t>
            </w:r>
            <w:r w:rsidRPr="00244574">
              <w:rPr>
                <w:color w:val="000000"/>
              </w:rPr>
              <w:t>Показатель активности в</w:t>
            </w:r>
            <w:r>
              <w:rPr>
                <w:color w:val="000000"/>
              </w:rPr>
              <w:t>одородных</w:t>
            </w:r>
          </w:p>
          <w:p w:rsidR="00071D30" w:rsidRPr="00244574" w:rsidRDefault="00071D30" w:rsidP="00AB0A0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ионов, pH, при 20ºС 8,7</w:t>
            </w:r>
          </w:p>
          <w:p w:rsidR="00071D30" w:rsidRPr="00244574" w:rsidRDefault="00071D30" w:rsidP="00AB0A03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t>Щело</w:t>
            </w:r>
            <w:r>
              <w:rPr>
                <w:color w:val="000000"/>
              </w:rPr>
              <w:t>чной резерв (не менее 10 см3) 12</w:t>
            </w:r>
          </w:p>
          <w:p w:rsidR="00071D30" w:rsidRPr="00D85568" w:rsidRDefault="00071D30" w:rsidP="00AB0A03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t>Тест на вспениваемость, см3</w:t>
            </w:r>
            <w:r>
              <w:rPr>
                <w:color w:val="000000"/>
              </w:rPr>
              <w:t xml:space="preserve"> </w:t>
            </w:r>
            <w:r w:rsidRPr="00244574">
              <w:rPr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10-20л.</w:t>
            </w:r>
          </w:p>
        </w:tc>
        <w:tc>
          <w:tcPr>
            <w:tcW w:w="1134" w:type="dxa"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FELIX*</w:t>
            </w:r>
          </w:p>
        </w:tc>
        <w:tc>
          <w:tcPr>
            <w:tcW w:w="1701" w:type="dxa"/>
            <w:vAlign w:val="center"/>
          </w:tcPr>
          <w:p w:rsidR="00071D30" w:rsidRDefault="00071D30" w:rsidP="00071D30">
            <w:pPr>
              <w:ind w:right="61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F81C45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 xml:space="preserve">Масло гидравлическое </w:t>
            </w:r>
            <w:r>
              <w:rPr>
                <w:color w:val="000000"/>
              </w:rPr>
              <w:t>марки А (МГ-32-В)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Arial CYR" w:hAnsi="Arial CYR" w:cs="Arial CYR"/>
                <w:color w:val="000000"/>
                <w:shd w:val="clear" w:color="auto" w:fill="FFFFFF"/>
              </w:rPr>
              <w:t>ТУ 38.1011282-89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 – 10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 л. 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Жидкость незамерзающая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Default="00071D30" w:rsidP="004C5C13">
            <w:pPr>
              <w:ind w:firstLine="0"/>
              <w:jc w:val="left"/>
              <w:rPr>
                <w:color w:val="000000"/>
              </w:rPr>
            </w:pPr>
            <w:r w:rsidRPr="003C30F8">
              <w:rPr>
                <w:color w:val="000000"/>
              </w:rPr>
              <w:t>Температура замерзания -30</w:t>
            </w:r>
          </w:p>
          <w:p w:rsidR="00071D30" w:rsidRPr="00240803" w:rsidRDefault="00071D30" w:rsidP="004C5C13">
            <w:pPr>
              <w:ind w:firstLine="0"/>
              <w:jc w:val="left"/>
              <w:rPr>
                <w:color w:val="000000"/>
              </w:rPr>
            </w:pPr>
            <w:r w:rsidRPr="003C30F8">
              <w:rPr>
                <w:color w:val="000000"/>
              </w:rPr>
              <w:t>Отсутствует запах спирта, не содержит метанола</w:t>
            </w:r>
          </w:p>
        </w:tc>
        <w:tc>
          <w:tcPr>
            <w:tcW w:w="1701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 – 5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North </w:t>
            </w:r>
            <w:r>
              <w:rPr>
                <w:color w:val="000000"/>
                <w:lang w:val="en-US"/>
              </w:rPr>
              <w:t>W</w:t>
            </w:r>
            <w:r w:rsidRPr="003C30F8">
              <w:rPr>
                <w:color w:val="000000"/>
              </w:rPr>
              <w:t xml:space="preserve">ay </w:t>
            </w: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1487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7E48CE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F70062">
              <w:rPr>
                <w:color w:val="000000"/>
                <w:lang w:val="en-US"/>
              </w:rPr>
              <w:t>Масло Gazpromneft Diesel Extra 10w-40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дизель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F70062" w:rsidRDefault="00071D30" w:rsidP="00D822E8">
            <w:pPr>
              <w:ind w:firstLine="0"/>
              <w:rPr>
                <w:color w:val="000000"/>
              </w:rPr>
            </w:pPr>
            <w:r w:rsidRPr="00F70062">
              <w:rPr>
                <w:color w:val="000000"/>
              </w:rPr>
              <w:t>API CF-4</w:t>
            </w:r>
            <w:r>
              <w:rPr>
                <w:color w:val="000000"/>
              </w:rPr>
              <w:t xml:space="preserve"> </w:t>
            </w:r>
            <w:r w:rsidRPr="00F70062">
              <w:rPr>
                <w:color w:val="000000"/>
              </w:rPr>
              <w:t>полус</w:t>
            </w:r>
            <w:r>
              <w:rPr>
                <w:color w:val="000000"/>
              </w:rPr>
              <w:t xml:space="preserve">интетическое моторное масло для </w:t>
            </w:r>
            <w:r w:rsidRPr="00F70062">
              <w:rPr>
                <w:color w:val="000000"/>
              </w:rPr>
              <w:t>дизельных двигателей</w:t>
            </w:r>
          </w:p>
        </w:tc>
        <w:tc>
          <w:tcPr>
            <w:tcW w:w="1701" w:type="dxa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F70062">
              <w:rPr>
                <w:color w:val="000000"/>
              </w:rPr>
              <w:t>Gazpromneft</w:t>
            </w: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922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9A127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9A1270">
              <w:rPr>
                <w:color w:val="000000"/>
              </w:rPr>
              <w:t>Масло</w:t>
            </w:r>
            <w:r w:rsidRPr="009A127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синтетика </w:t>
            </w:r>
            <w:r w:rsidRPr="009A1270">
              <w:rPr>
                <w:color w:val="000000"/>
                <w:lang w:val="en-US"/>
              </w:rPr>
              <w:t>5W-40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7E424C" w:rsidRDefault="00CE6D0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API SN/CF</w:t>
            </w:r>
          </w:p>
        </w:tc>
        <w:tc>
          <w:tcPr>
            <w:tcW w:w="1701" w:type="dxa"/>
          </w:tcPr>
          <w:p w:rsidR="00071D30" w:rsidRPr="007E424C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  <w:p w:rsidR="00071D30" w:rsidRPr="00503EAF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4л</w:t>
            </w:r>
          </w:p>
        </w:tc>
        <w:tc>
          <w:tcPr>
            <w:tcW w:w="1134" w:type="dxa"/>
          </w:tcPr>
          <w:p w:rsidR="00071D30" w:rsidRPr="007E424C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Shell Helix Ultra*</w:t>
            </w:r>
          </w:p>
        </w:tc>
        <w:tc>
          <w:tcPr>
            <w:tcW w:w="1701" w:type="dxa"/>
            <w:vAlign w:val="center"/>
          </w:tcPr>
          <w:p w:rsidR="00071D30" w:rsidRP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>Масло гидравлическое ВМГЗ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>ТУ 0253-006-512932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875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F269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6F2690">
              <w:rPr>
                <w:color w:val="000000"/>
              </w:rPr>
              <w:t>Масло</w:t>
            </w:r>
            <w:r w:rsidRPr="006F2690">
              <w:rPr>
                <w:color w:val="000000"/>
                <w:lang w:val="en-US"/>
              </w:rPr>
              <w:t xml:space="preserve"> </w:t>
            </w:r>
            <w:r w:rsidRPr="006F2690">
              <w:rPr>
                <w:color w:val="000000"/>
              </w:rPr>
              <w:t>ТНК</w:t>
            </w:r>
            <w:r w:rsidR="00F46DA4">
              <w:rPr>
                <w:color w:val="000000"/>
                <w:lang w:val="en-US"/>
              </w:rPr>
              <w:t xml:space="preserve"> Revolux D3 API CI-4/SL</w:t>
            </w:r>
            <w:r w:rsidRPr="006F2690">
              <w:rPr>
                <w:color w:val="000000"/>
                <w:lang w:val="en-US"/>
              </w:rPr>
              <w:t xml:space="preserve"> 10W-40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6F269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FF057F" w:rsidRDefault="00071D30" w:rsidP="004C5C13">
            <w:pPr>
              <w:ind w:firstLine="0"/>
              <w:jc w:val="left"/>
              <w:rPr>
                <w:color w:val="000000"/>
                <w:lang w:val="en-US"/>
              </w:rPr>
            </w:pPr>
            <w:r w:rsidRPr="008B3BF1">
              <w:rPr>
                <w:color w:val="000000"/>
              </w:rPr>
              <w:t>Масло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ТНК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Revolux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D</w:t>
            </w:r>
            <w:r w:rsidRPr="00FF057F">
              <w:rPr>
                <w:color w:val="000000"/>
                <w:lang w:val="en-US"/>
              </w:rPr>
              <w:t>3 10</w:t>
            </w:r>
            <w:r w:rsidRPr="008B3BF1">
              <w:rPr>
                <w:color w:val="000000"/>
                <w:lang w:val="en-US"/>
              </w:rPr>
              <w:t>W</w:t>
            </w:r>
            <w:r w:rsidRPr="00FF057F">
              <w:rPr>
                <w:color w:val="000000"/>
                <w:lang w:val="en-US"/>
              </w:rPr>
              <w:t xml:space="preserve">-40 </w:t>
            </w:r>
            <w:r w:rsidRPr="008B3BF1">
              <w:rPr>
                <w:color w:val="000000"/>
              </w:rPr>
              <w:t>соответствует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классу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CI</w:t>
            </w:r>
            <w:r w:rsidRPr="00FF057F">
              <w:rPr>
                <w:color w:val="000000"/>
                <w:lang w:val="en-US"/>
              </w:rPr>
              <w:t>-4/</w:t>
            </w:r>
            <w:r w:rsidR="00F46DA4" w:rsidRPr="00F46DA4">
              <w:rPr>
                <w:color w:val="000000"/>
                <w:lang w:val="en-US"/>
              </w:rPr>
              <w:t>SL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по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классификации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API</w:t>
            </w:r>
            <w:r w:rsidRPr="00FF057F">
              <w:rPr>
                <w:color w:val="000000"/>
                <w:lang w:val="en-US"/>
              </w:rPr>
              <w:t xml:space="preserve">, </w:t>
            </w:r>
            <w:r w:rsidRPr="008B3BF1">
              <w:rPr>
                <w:color w:val="000000"/>
              </w:rPr>
              <w:t>а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также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стандартам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МВ</w:t>
            </w:r>
            <w:r w:rsidRPr="00FF057F">
              <w:rPr>
                <w:color w:val="000000"/>
                <w:lang w:val="en-US"/>
              </w:rPr>
              <w:t xml:space="preserve"> 228.3, </w:t>
            </w:r>
            <w:r w:rsidRPr="008B3BF1">
              <w:rPr>
                <w:color w:val="000000"/>
                <w:lang w:val="en-US"/>
              </w:rPr>
              <w:t>MAN</w:t>
            </w:r>
            <w:r w:rsidRPr="00FF057F">
              <w:rPr>
                <w:color w:val="000000"/>
                <w:lang w:val="en-US"/>
              </w:rPr>
              <w:t xml:space="preserve"> 3275, </w:t>
            </w:r>
            <w:r w:rsidRPr="008B3BF1">
              <w:rPr>
                <w:color w:val="000000"/>
                <w:lang w:val="en-US"/>
              </w:rPr>
              <w:t>Volvo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VDS</w:t>
            </w:r>
            <w:r w:rsidRPr="00FF057F">
              <w:rPr>
                <w:color w:val="000000"/>
                <w:lang w:val="en-US"/>
              </w:rPr>
              <w:t xml:space="preserve">-3, </w:t>
            </w:r>
            <w:r w:rsidRPr="008B3BF1">
              <w:rPr>
                <w:color w:val="000000"/>
                <w:lang w:val="en-US"/>
              </w:rPr>
              <w:t>Renault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RLD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и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CAT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ECF</w:t>
            </w:r>
            <w:r w:rsidRPr="00FF057F">
              <w:rPr>
                <w:color w:val="000000"/>
                <w:lang w:val="en-US"/>
              </w:rPr>
              <w:t>-1.</w:t>
            </w:r>
          </w:p>
        </w:tc>
        <w:tc>
          <w:tcPr>
            <w:tcW w:w="1701" w:type="dxa"/>
            <w:vAlign w:val="center"/>
          </w:tcPr>
          <w:p w:rsidR="00071D30" w:rsidRPr="00D822E8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ТНК*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1A0E03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59184F">
              <w:rPr>
                <w:color w:val="000000"/>
              </w:rPr>
              <w:t>Масло И20А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59184F">
              <w:rPr>
                <w:color w:val="000000"/>
              </w:rPr>
              <w:t>индустриальное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EF6707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59184F">
              <w:rPr>
                <w:color w:val="000000"/>
              </w:rPr>
              <w:t>ГОСТ 20799-88</w:t>
            </w:r>
          </w:p>
        </w:tc>
        <w:tc>
          <w:tcPr>
            <w:tcW w:w="1701" w:type="dxa"/>
            <w:vAlign w:val="center"/>
          </w:tcPr>
          <w:p w:rsidR="00071D30" w:rsidRPr="00EF6707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1345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8C56C6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C56C6">
              <w:rPr>
                <w:color w:val="000000"/>
              </w:rPr>
              <w:t xml:space="preserve">Масло </w:t>
            </w:r>
            <w:r>
              <w:rPr>
                <w:color w:val="000000"/>
              </w:rPr>
              <w:t>минеральное 10W40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C56C6">
              <w:rPr>
                <w:color w:val="000000"/>
              </w:rPr>
              <w:t>API SF/CC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Лукойл С</w:t>
            </w:r>
            <w:r w:rsidRPr="008C56C6">
              <w:rPr>
                <w:color w:val="000000"/>
              </w:rPr>
              <w:t>тандарт</w:t>
            </w: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2590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162F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Масло ТАД</w:t>
            </w:r>
            <w:r w:rsidRPr="00880D3F">
              <w:rPr>
                <w:color w:val="000000"/>
              </w:rPr>
              <w:t>-1</w:t>
            </w:r>
            <w:r>
              <w:rPr>
                <w:color w:val="000000"/>
              </w:rPr>
              <w:t>7и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80D3F">
              <w:rPr>
                <w:color w:val="000000"/>
              </w:rPr>
              <w:t>трансмиссионное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372CFB">
              <w:rPr>
                <w:color w:val="000000"/>
              </w:rPr>
              <w:t>ГОСТ 23652-79, ТМ-5-18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10 - 20 л</w:t>
            </w:r>
          </w:p>
        </w:tc>
        <w:tc>
          <w:tcPr>
            <w:tcW w:w="113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71D30" w:rsidRDefault="00DC13C4" w:rsidP="00DC13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071D30">
              <w:rPr>
                <w:color w:val="000000"/>
              </w:rPr>
              <w:t xml:space="preserve">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C13C4">
              <w:rPr>
                <w:color w:val="000000"/>
              </w:rPr>
              <w:t xml:space="preserve"> шт.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27CB2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F66ACC">
              <w:rPr>
                <w:color w:val="000000"/>
              </w:rPr>
              <w:t xml:space="preserve">Смазка Литол-24 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F66ACC">
              <w:rPr>
                <w:color w:val="000000"/>
              </w:rPr>
              <w:t>ГОСТ 21150-87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5-18 кг.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DC13C4">
              <w:rPr>
                <w:color w:val="000000"/>
              </w:rPr>
              <w:t xml:space="preserve"> кг.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Масло синтетическое </w:t>
            </w:r>
            <w:r>
              <w:rPr>
                <w:color w:val="000000"/>
                <w:lang w:val="en-US"/>
              </w:rPr>
              <w:t>5</w:t>
            </w:r>
            <w:r w:rsidRPr="002528B4">
              <w:rPr>
                <w:color w:val="000000"/>
              </w:rPr>
              <w:t>W40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2528B4">
              <w:rPr>
                <w:color w:val="000000"/>
              </w:rPr>
              <w:t xml:space="preserve">Класс вязкости по </w:t>
            </w:r>
            <w:r w:rsidRPr="002528B4">
              <w:rPr>
                <w:color w:val="000000"/>
                <w:lang w:val="en-US"/>
              </w:rPr>
              <w:t>SAE</w:t>
            </w:r>
            <w:r>
              <w:rPr>
                <w:color w:val="000000"/>
              </w:rPr>
              <w:t xml:space="preserve"> </w:t>
            </w:r>
            <w:r w:rsidRPr="00D24EA1">
              <w:rPr>
                <w:color w:val="000000"/>
              </w:rPr>
              <w:t>5</w:t>
            </w:r>
            <w:r w:rsidRPr="002528B4">
              <w:rPr>
                <w:color w:val="000000"/>
                <w:lang w:val="en-US"/>
              </w:rPr>
              <w:t>W</w:t>
            </w:r>
            <w:r w:rsidRPr="002528B4">
              <w:rPr>
                <w:color w:val="000000"/>
              </w:rPr>
              <w:t xml:space="preserve">40, </w:t>
            </w:r>
            <w:r w:rsidRPr="002528B4">
              <w:rPr>
                <w:color w:val="000000"/>
                <w:lang w:val="en-US"/>
              </w:rPr>
              <w:t>API</w:t>
            </w:r>
            <w:r w:rsidRPr="002528B4">
              <w:rPr>
                <w:color w:val="000000"/>
              </w:rPr>
              <w:t xml:space="preserve"> </w:t>
            </w:r>
            <w:r w:rsidRPr="00264A2B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не ниже) </w:t>
            </w:r>
            <w:r w:rsidRPr="002528B4">
              <w:rPr>
                <w:color w:val="000000"/>
              </w:rPr>
              <w:t xml:space="preserve">- </w:t>
            </w:r>
            <w:r w:rsidRPr="002528B4">
              <w:rPr>
                <w:color w:val="000000"/>
                <w:lang w:val="en-US"/>
              </w:rPr>
              <w:t>S</w:t>
            </w:r>
            <w:r w:rsidR="006F7DA5">
              <w:rPr>
                <w:color w:val="000000"/>
                <w:lang w:val="en-US"/>
              </w:rPr>
              <w:t>N</w:t>
            </w:r>
            <w:bookmarkStart w:id="1" w:name="_GoBack"/>
            <w:bookmarkEnd w:id="1"/>
            <w:r w:rsidRPr="002528B4">
              <w:rPr>
                <w:color w:val="000000"/>
              </w:rPr>
              <w:t>/</w:t>
            </w:r>
            <w:r w:rsidRPr="002528B4">
              <w:rPr>
                <w:color w:val="000000"/>
                <w:lang w:val="en-US"/>
              </w:rPr>
              <w:t>C</w:t>
            </w:r>
            <w:r>
              <w:rPr>
                <w:color w:val="000000"/>
                <w:lang w:val="en-US"/>
              </w:rPr>
              <w:t>F</w:t>
            </w:r>
            <w:r w:rsidRPr="002528B4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4-5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2528B4">
              <w:rPr>
                <w:color w:val="000000"/>
              </w:rPr>
              <w:t>Лукойл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Люкс*</w:t>
            </w:r>
          </w:p>
        </w:tc>
        <w:tc>
          <w:tcPr>
            <w:tcW w:w="1701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1775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27CB2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DD2957">
              <w:rPr>
                <w:color w:val="000000"/>
              </w:rPr>
              <w:t xml:space="preserve">Жидкость тормозная 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DD2957">
              <w:rPr>
                <w:color w:val="000000"/>
              </w:rPr>
              <w:t>ТУ 2451-004-36732629-99</w:t>
            </w:r>
          </w:p>
        </w:tc>
        <w:tc>
          <w:tcPr>
            <w:tcW w:w="1701" w:type="dxa"/>
          </w:tcPr>
          <w:p w:rsidR="00071D30" w:rsidRDefault="00071D30" w:rsidP="0071448B">
            <w:pPr>
              <w:ind w:firstLine="0"/>
              <w:rPr>
                <w:color w:val="000000"/>
              </w:rPr>
            </w:pPr>
          </w:p>
          <w:p w:rsidR="00071D30" w:rsidRPr="002528B4" w:rsidRDefault="0080241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 л.</w:t>
            </w:r>
          </w:p>
        </w:tc>
        <w:tc>
          <w:tcPr>
            <w:tcW w:w="1134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C739D6">
              <w:rPr>
                <w:color w:val="000000"/>
              </w:rPr>
              <w:t>Luxe DOT-4</w:t>
            </w: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DD162F">
              <w:rPr>
                <w:color w:val="000000"/>
              </w:rPr>
              <w:t>Антифриз</w:t>
            </w:r>
            <w:r w:rsidRPr="00DD162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красный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универсальный</w:t>
            </w:r>
          </w:p>
        </w:tc>
        <w:tc>
          <w:tcPr>
            <w:tcW w:w="3402" w:type="dxa"/>
            <w:shd w:val="clear" w:color="auto" w:fill="auto"/>
          </w:tcPr>
          <w:p w:rsidR="00071D30" w:rsidRDefault="00071D30" w:rsidP="0071448B">
            <w:pPr>
              <w:ind w:firstLine="0"/>
              <w:jc w:val="left"/>
            </w:pPr>
            <w:r>
              <w:t>Химический состав: этиленгликоль и обессоленная вода с добавлением ингибиторов</w:t>
            </w:r>
          </w:p>
          <w:p w:rsidR="00071D30" w:rsidRDefault="00071D30" w:rsidP="0071448B">
            <w:pPr>
              <w:ind w:firstLine="0"/>
              <w:jc w:val="left"/>
            </w:pPr>
            <w:r>
              <w:t>Внешний вид: однородная прозрачная жидкость красного цвета без механических примесей</w:t>
            </w:r>
          </w:p>
          <w:p w:rsidR="00071D30" w:rsidRDefault="00071D30" w:rsidP="0071448B">
            <w:pPr>
              <w:ind w:firstLine="0"/>
              <w:jc w:val="left"/>
            </w:pPr>
            <w:r>
              <w:t>Плотность при 20 С, г/см</w:t>
            </w:r>
            <w:r>
              <w:rPr>
                <w:vertAlign w:val="superscript"/>
              </w:rPr>
              <w:t>3</w:t>
            </w:r>
            <w:r>
              <w:t xml:space="preserve">  1,075 </w:t>
            </w:r>
          </w:p>
          <w:p w:rsidR="00071D30" w:rsidRDefault="00071D30" w:rsidP="0071448B">
            <w:pPr>
              <w:ind w:firstLine="0"/>
              <w:jc w:val="left"/>
            </w:pPr>
            <w:r>
              <w:t>Температура кипения, С</w:t>
            </w:r>
            <w:r>
              <w:rPr>
                <w:vertAlign w:val="superscript"/>
              </w:rPr>
              <w:t>о</w:t>
            </w:r>
            <w:r>
              <w:t xml:space="preserve"> +109 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Температура начала кристаллизации, С</w:t>
            </w:r>
            <w:r>
              <w:rPr>
                <w:color w:val="000000"/>
                <w:vertAlign w:val="superscript"/>
              </w:rPr>
              <w:t xml:space="preserve">о </w:t>
            </w:r>
            <w:r>
              <w:rPr>
                <w:color w:val="000000"/>
              </w:rPr>
              <w:t>-42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Температура замерзания, С</w:t>
            </w:r>
            <w:r>
              <w:rPr>
                <w:color w:val="000000"/>
                <w:vertAlign w:val="superscript"/>
              </w:rPr>
              <w:t xml:space="preserve">о </w:t>
            </w:r>
            <w:r>
              <w:rPr>
                <w:color w:val="000000"/>
              </w:rPr>
              <w:t>-45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Щелочность, см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 3,4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Объем пены через 5 минут при 88</w:t>
            </w:r>
            <w:r>
              <w:rPr>
                <w:color w:val="000000"/>
                <w:vertAlign w:val="superscript"/>
              </w:rPr>
              <w:t>о</w:t>
            </w:r>
            <w:r>
              <w:rPr>
                <w:color w:val="000000"/>
              </w:rPr>
              <w:t>С – 15 см</w:t>
            </w:r>
            <w:r>
              <w:rPr>
                <w:color w:val="000000"/>
                <w:vertAlign w:val="superscript"/>
              </w:rPr>
              <w:t>3</w:t>
            </w:r>
          </w:p>
          <w:p w:rsidR="00071D30" w:rsidRPr="004462BE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Время исчезновения пены – 1 с</w:t>
            </w:r>
          </w:p>
          <w:p w:rsidR="00071D30" w:rsidRPr="00003DCB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071D30" w:rsidRPr="007C5D0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10-20л.</w:t>
            </w:r>
          </w:p>
        </w:tc>
        <w:tc>
          <w:tcPr>
            <w:tcW w:w="1134" w:type="dxa"/>
            <w:vAlign w:val="center"/>
          </w:tcPr>
          <w:p w:rsidR="00071D30" w:rsidRPr="00003DCB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A51FF7">
              <w:rPr>
                <w:color w:val="000000"/>
                <w:lang w:val="en-US"/>
              </w:rPr>
              <w:t>Carbox</w:t>
            </w:r>
            <w:r w:rsidRPr="00003DCB"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  <w:r w:rsidR="00DC13C4">
              <w:rPr>
                <w:color w:val="000000"/>
              </w:rPr>
              <w:t xml:space="preserve">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713CDB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5D1FF7">
              <w:rPr>
                <w:color w:val="000000"/>
                <w:lang w:val="en-US"/>
              </w:rPr>
              <w:t>Масло Castrol Transmax Dex III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5323E1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5323E1">
              <w:rPr>
                <w:color w:val="000000"/>
              </w:rPr>
              <w:t>полусинтетическая трансмиссионная жидкость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Плотность при 15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 xml:space="preserve">: </w:t>
            </w:r>
            <w:r w:rsidRPr="005323E1">
              <w:rPr>
                <w:color w:val="000000"/>
              </w:rPr>
              <w:tab/>
              <w:t>0,859 г/мл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Кинематическая вязкость при 100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323E1">
              <w:rPr>
                <w:color w:val="000000"/>
              </w:rPr>
              <w:t>7,2 мм²/с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Кинематическая вязкость при 40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>: 35 мм²/с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lastRenderedPageBreak/>
              <w:t>Вязкость по Брукфильду при -40 °С: 16500 мПа*с (сП)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Индекс вязкости:</w:t>
            </w:r>
            <w:r>
              <w:rPr>
                <w:color w:val="000000"/>
              </w:rPr>
              <w:t xml:space="preserve"> </w:t>
            </w:r>
            <w:r w:rsidRPr="005323E1">
              <w:rPr>
                <w:color w:val="000000"/>
              </w:rPr>
              <w:t>175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Температура потери текучести:</w:t>
            </w:r>
            <w:r>
              <w:rPr>
                <w:color w:val="000000"/>
              </w:rPr>
              <w:t xml:space="preserve">    </w:t>
            </w:r>
            <w:r w:rsidRPr="005323E1">
              <w:rPr>
                <w:color w:val="000000"/>
              </w:rPr>
              <w:t>- 46 °</w:t>
            </w:r>
            <w:r w:rsidRPr="005323E1">
              <w:rPr>
                <w:color w:val="000000"/>
                <w:lang w:val="en-US"/>
              </w:rPr>
              <w:t>C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 xml:space="preserve">Температура вспышки </w:t>
            </w:r>
            <w:r w:rsidRPr="005323E1">
              <w:rPr>
                <w:color w:val="000000"/>
                <w:lang w:val="en-US"/>
              </w:rPr>
              <w:t>PMCC</w:t>
            </w:r>
            <w:r w:rsidRPr="005323E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   </w:t>
            </w:r>
            <w:r w:rsidRPr="005323E1">
              <w:rPr>
                <w:color w:val="000000"/>
              </w:rPr>
              <w:t>216 °</w:t>
            </w:r>
            <w:r w:rsidRPr="005323E1">
              <w:rPr>
                <w:color w:val="000000"/>
                <w:lang w:val="en-US"/>
              </w:rPr>
              <w:t>C</w:t>
            </w:r>
          </w:p>
        </w:tc>
        <w:tc>
          <w:tcPr>
            <w:tcW w:w="1701" w:type="dxa"/>
          </w:tcPr>
          <w:p w:rsidR="00071D30" w:rsidRPr="005323E1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1-10 л.</w:t>
            </w:r>
          </w:p>
        </w:tc>
        <w:tc>
          <w:tcPr>
            <w:tcW w:w="1134" w:type="dxa"/>
            <w:vAlign w:val="center"/>
          </w:tcPr>
          <w:p w:rsidR="00071D30" w:rsidRPr="005D1FF7" w:rsidRDefault="00071D30" w:rsidP="0071448B">
            <w:pPr>
              <w:ind w:firstLine="0"/>
              <w:rPr>
                <w:color w:val="000000"/>
              </w:rPr>
            </w:pPr>
            <w:r w:rsidRPr="005D1FF7">
              <w:rPr>
                <w:color w:val="000000"/>
                <w:lang w:val="en-US"/>
              </w:rPr>
              <w:t>Castrol Transmax Dex III</w:t>
            </w: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071D30" w:rsidRDefault="00071D30" w:rsidP="00DC13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DC13C4">
              <w:rPr>
                <w:color w:val="000000"/>
              </w:rPr>
              <w:t xml:space="preserve">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115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  <w:r w:rsidRPr="00D51679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ШРУС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51594E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D51679">
              <w:rPr>
                <w:color w:val="000000"/>
              </w:rPr>
              <w:t>ТУ 38.401-58-128-95 изготавливается на основе нефтяного масла, загущенное гидроксистеаратом лития. Содержит антиокислительную и противозадирную присадки и антифрикционные добавки. Смазка работоспособна от - 40°С до +120°С.</w:t>
            </w:r>
          </w:p>
        </w:tc>
        <w:tc>
          <w:tcPr>
            <w:tcW w:w="1701" w:type="dxa"/>
          </w:tcPr>
          <w:p w:rsidR="00071D30" w:rsidRDefault="00071D30" w:rsidP="0071448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0,4кг</w:t>
            </w:r>
          </w:p>
        </w:tc>
        <w:tc>
          <w:tcPr>
            <w:tcW w:w="1134" w:type="dxa"/>
          </w:tcPr>
          <w:p w:rsidR="00071D30" w:rsidRPr="00427D1F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ШРУС-4М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427D1F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363 шт.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52341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E52341">
              <w:rPr>
                <w:color w:val="000000"/>
              </w:rPr>
              <w:t xml:space="preserve">Масло компрессорное </w:t>
            </w:r>
            <w:r w:rsidRPr="00E52341">
              <w:rPr>
                <w:color w:val="000000"/>
                <w:lang w:val="en-US"/>
              </w:rPr>
              <w:t>Rosneft</w:t>
            </w:r>
            <w:r w:rsidRPr="00E52341">
              <w:rPr>
                <w:color w:val="000000"/>
              </w:rPr>
              <w:t xml:space="preserve"> КС-19п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0E01CD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6B6499">
              <w:rPr>
                <w:color w:val="000000"/>
              </w:rPr>
              <w:t>компрессорное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Вязкость кинематическая при 100°С, мм 18,8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Индекс вязкости 87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Плотность при 20°С, г/см3 0,8969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Цвет на колориметре ЦНТ, ед 2,5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Кислотное число, мг КОН/г 0,02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Массовая доля серы, % 0,94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Стабильность против окисления при 150 °С в течение 25 ч.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и расходе кислорода 3 дм3/ч: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кислотное число, мг КОН/г 0,026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массовая доля осадка, % 0,03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Зольность, % 0,002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Коксуемость, % 0,02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Температура вспышки в открытом тигле, °С 254</w:t>
            </w:r>
          </w:p>
          <w:p w:rsidR="00071D30" w:rsidRPr="00FD5832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Температура застывания, °С -15</w:t>
            </w:r>
          </w:p>
        </w:tc>
        <w:tc>
          <w:tcPr>
            <w:tcW w:w="1701" w:type="dxa"/>
            <w:vAlign w:val="center"/>
          </w:tcPr>
          <w:p w:rsidR="00071D30" w:rsidRPr="00A60BAC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 л</w:t>
            </w:r>
          </w:p>
        </w:tc>
        <w:tc>
          <w:tcPr>
            <w:tcW w:w="1134" w:type="dxa"/>
            <w:vAlign w:val="center"/>
          </w:tcPr>
          <w:p w:rsidR="00071D30" w:rsidRPr="001777A8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Роснефть*</w:t>
            </w:r>
          </w:p>
        </w:tc>
        <w:tc>
          <w:tcPr>
            <w:tcW w:w="1701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C06D3B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7B63CE">
              <w:rPr>
                <w:color w:val="000000"/>
              </w:rPr>
              <w:t>Масло М8В</w:t>
            </w:r>
            <w:r w:rsidR="00802410">
              <w:rPr>
                <w:color w:val="000000"/>
              </w:rPr>
              <w:t>и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API-</w:t>
            </w:r>
            <w:r>
              <w:rPr>
                <w:color w:val="000000"/>
                <w:lang w:val="en-US"/>
              </w:rPr>
              <w:t>S</w:t>
            </w:r>
            <w:r w:rsidRPr="007B63CE">
              <w:rPr>
                <w:color w:val="000000"/>
              </w:rPr>
              <w:t>D/CB</w:t>
            </w:r>
          </w:p>
        </w:tc>
        <w:tc>
          <w:tcPr>
            <w:tcW w:w="1701" w:type="dxa"/>
            <w:vAlign w:val="center"/>
          </w:tcPr>
          <w:p w:rsidR="00071D30" w:rsidRPr="007B63CE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л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Волга-Ойл*</w:t>
            </w:r>
          </w:p>
        </w:tc>
        <w:tc>
          <w:tcPr>
            <w:tcW w:w="1701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Масло М8В2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дизель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SAE 20</w:t>
            </w:r>
          </w:p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API CB</w:t>
            </w: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ТУ 38.401-58-37-92</w:t>
            </w:r>
          </w:p>
        </w:tc>
        <w:tc>
          <w:tcPr>
            <w:tcW w:w="1701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</w:t>
            </w:r>
          </w:p>
        </w:tc>
        <w:tc>
          <w:tcPr>
            <w:tcW w:w="1134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2260 л.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шт.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P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 шт.</w:t>
            </w:r>
          </w:p>
        </w:tc>
      </w:tr>
      <w:tr w:rsidR="00071D30" w:rsidRPr="00240803" w:rsidTr="00AB0A03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162F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4D2333">
              <w:rPr>
                <w:color w:val="000000"/>
              </w:rPr>
              <w:t>Смазка Циатим-221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4D2333">
              <w:rPr>
                <w:color w:val="000000"/>
              </w:rPr>
              <w:t>ГОСТ 9433-80</w:t>
            </w:r>
            <w:r>
              <w:rPr>
                <w:color w:val="000000"/>
              </w:rPr>
              <w:t xml:space="preserve"> Работоспособность</w:t>
            </w:r>
            <w:r w:rsidRPr="00EC1F49">
              <w:rPr>
                <w:color w:val="000000"/>
              </w:rPr>
              <w:t xml:space="preserve"> при температуре </w:t>
            </w:r>
            <w:r>
              <w:rPr>
                <w:color w:val="000000"/>
              </w:rPr>
              <w:t>-60 до +150°</w:t>
            </w:r>
            <w:r w:rsidRPr="00EC1F49">
              <w:rPr>
                <w:color w:val="000000"/>
              </w:rPr>
              <w:t>С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0,8 кг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350 кг.</w:t>
            </w:r>
          </w:p>
        </w:tc>
      </w:tr>
    </w:tbl>
    <w:p w:rsidR="00A305DC" w:rsidRDefault="0056704B" w:rsidP="00C179D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>* - Участником может быть предложен аналог продукции, указанной в примечании, полностью соответствующий техническим характеристикам, изложенным в настоящем Техническом Задании.</w:t>
      </w:r>
    </w:p>
    <w:p w:rsidR="00C245C3" w:rsidRPr="00B16FE9" w:rsidRDefault="00C245C3" w:rsidP="00C245C3">
      <w:pPr>
        <w:pStyle w:val="ad"/>
        <w:numPr>
          <w:ilvl w:val="0"/>
          <w:numId w:val="35"/>
        </w:numPr>
        <w:tabs>
          <w:tab w:val="left" w:pos="993"/>
        </w:tabs>
        <w:spacing w:before="240" w:after="240" w:line="276" w:lineRule="auto"/>
        <w:ind w:left="0" w:firstLine="709"/>
        <w:contextualSpacing w:val="0"/>
        <w:rPr>
          <w:b/>
          <w:bCs/>
          <w:sz w:val="24"/>
          <w:szCs w:val="24"/>
        </w:rPr>
      </w:pPr>
      <w:r w:rsidRPr="00B16FE9">
        <w:rPr>
          <w:b/>
          <w:bCs/>
          <w:sz w:val="24"/>
          <w:szCs w:val="24"/>
        </w:rPr>
        <w:t xml:space="preserve">Общие требования. </w:t>
      </w:r>
    </w:p>
    <w:p w:rsidR="001A6586" w:rsidRDefault="001A6586" w:rsidP="001A658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C1826">
        <w:rPr>
          <w:b/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A6586" w:rsidRDefault="001A6586" w:rsidP="001A6586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п</w:t>
      </w:r>
      <w:r w:rsidRPr="0095503A">
        <w:rPr>
          <w:sz w:val="24"/>
          <w:szCs w:val="24"/>
        </w:rPr>
        <w:t>оставляемая продукция должна быть новой, неиспользован</w:t>
      </w:r>
      <w:r>
        <w:rPr>
          <w:sz w:val="24"/>
          <w:szCs w:val="24"/>
        </w:rPr>
        <w:t>ной,</w:t>
      </w:r>
      <w:r w:rsidRPr="006F7DCB">
        <w:rPr>
          <w:sz w:val="24"/>
          <w:szCs w:val="24"/>
        </w:rPr>
        <w:t xml:space="preserve"> </w:t>
      </w:r>
      <w:r w:rsidRPr="0095503A">
        <w:rPr>
          <w:sz w:val="24"/>
          <w:szCs w:val="24"/>
        </w:rPr>
        <w:t>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 (нотариально заверенные копии), санитарно-эп</w:t>
      </w:r>
      <w:r>
        <w:rPr>
          <w:sz w:val="24"/>
          <w:szCs w:val="24"/>
        </w:rPr>
        <w:t>идемиологические заключения и другие документы, устанавливающие</w:t>
      </w:r>
      <w:r w:rsidRPr="00AA63A1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:rsidR="00B16FE9" w:rsidRPr="00B16FE9" w:rsidRDefault="001A6586" w:rsidP="00B16FE9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81152">
        <w:rPr>
          <w:sz w:val="24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 если Участником предлага</w:t>
      </w:r>
      <w:r w:rsidR="00802410">
        <w:rPr>
          <w:sz w:val="24"/>
          <w:szCs w:val="24"/>
        </w:rPr>
        <w:t>ется эквивалент</w:t>
      </w:r>
      <w:r w:rsidRPr="00881152">
        <w:rPr>
          <w:sz w:val="24"/>
          <w:szCs w:val="24"/>
        </w:rPr>
        <w:t xml:space="preserve"> требуемой Заказчику продукции, в составе своей конкурсной заявки он должен в обязательном порядке</w:t>
      </w:r>
      <w:r w:rsidR="00B16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предоставить </w:t>
      </w:r>
      <w:r w:rsidRPr="00881152">
        <w:rPr>
          <w:sz w:val="24"/>
          <w:szCs w:val="24"/>
        </w:rPr>
        <w:t>в Техническом предложении – подробное техническое описание п</w:t>
      </w:r>
      <w:r>
        <w:rPr>
          <w:sz w:val="24"/>
          <w:szCs w:val="24"/>
        </w:rPr>
        <w:t>редлагаемого</w:t>
      </w:r>
      <w:r w:rsidR="00B16FE9" w:rsidRPr="00B16FE9">
        <w:rPr>
          <w:sz w:val="24"/>
          <w:szCs w:val="24"/>
        </w:rPr>
        <w:t xml:space="preserve">         </w:t>
      </w:r>
    </w:p>
    <w:p w:rsidR="00B16FE9" w:rsidRDefault="00B16FE9" w:rsidP="001A6586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</w:p>
    <w:p w:rsidR="001A6586" w:rsidRPr="00B16FE9" w:rsidRDefault="001A6586" w:rsidP="00B16FE9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к поставке </w:t>
      </w:r>
      <w:r w:rsidR="00802410">
        <w:rPr>
          <w:sz w:val="24"/>
          <w:szCs w:val="24"/>
        </w:rPr>
        <w:t>эквивалента</w:t>
      </w:r>
      <w:r>
        <w:rPr>
          <w:sz w:val="24"/>
          <w:szCs w:val="24"/>
        </w:rPr>
        <w:t>.</w:t>
      </w:r>
      <w:r w:rsidR="00B16FE9" w:rsidRPr="00B16FE9">
        <w:rPr>
          <w:sz w:val="24"/>
          <w:szCs w:val="24"/>
        </w:rPr>
        <w:t xml:space="preserve"> </w:t>
      </w:r>
      <w:r w:rsidRPr="00B16FE9">
        <w:rPr>
          <w:sz w:val="24"/>
          <w:szCs w:val="24"/>
        </w:rPr>
        <w:t xml:space="preserve">Отсутствие в составе конкурсной заявки подробного технического описания </w:t>
      </w:r>
      <w:r w:rsidR="00AB0A03" w:rsidRPr="00B16FE9">
        <w:rPr>
          <w:sz w:val="24"/>
          <w:szCs w:val="24"/>
        </w:rPr>
        <w:t>эквивалентов</w:t>
      </w:r>
      <w:r w:rsidRPr="00B16FE9">
        <w:rPr>
          <w:sz w:val="24"/>
          <w:szCs w:val="24"/>
        </w:rPr>
        <w:t xml:space="preserve"> продукции может являться причиной отклонения конкурсной заявки Участника.</w:t>
      </w:r>
    </w:p>
    <w:p w:rsidR="001A6586" w:rsidRDefault="00B16FE9" w:rsidP="001A658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2.2</w:t>
      </w:r>
      <w:r w:rsidR="001A6586" w:rsidRPr="005C1826">
        <w:rPr>
          <w:b/>
          <w:sz w:val="24"/>
          <w:szCs w:val="24"/>
        </w:rPr>
        <w:t>.</w:t>
      </w:r>
      <w:r w:rsidR="001A6586" w:rsidRPr="009A16CE">
        <w:rPr>
          <w:sz w:val="24"/>
          <w:szCs w:val="24"/>
        </w:rPr>
        <w:t xml:space="preserve"> Продукция должна соответствовать:</w:t>
      </w:r>
    </w:p>
    <w:p w:rsidR="001A6586" w:rsidRDefault="001A6586" w:rsidP="00B16FE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40803">
        <w:rPr>
          <w:sz w:val="24"/>
          <w:szCs w:val="24"/>
        </w:rPr>
        <w:t>API, ACEA, ISO, ААИ, ГОСТ, ТУ</w:t>
      </w:r>
      <w:r>
        <w:rPr>
          <w:sz w:val="24"/>
          <w:szCs w:val="24"/>
        </w:rPr>
        <w:t>;</w:t>
      </w:r>
    </w:p>
    <w:p w:rsidR="001A6586" w:rsidRDefault="001A6586" w:rsidP="00B16FE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16FE9">
        <w:rPr>
          <w:sz w:val="24"/>
          <w:szCs w:val="24"/>
        </w:rPr>
        <w:t>ГОСТ 10541-78.</w:t>
      </w:r>
      <w:r w:rsidR="00B16FE9" w:rsidRPr="00B16FE9">
        <w:rPr>
          <w:sz w:val="24"/>
          <w:szCs w:val="24"/>
        </w:rPr>
        <w:t xml:space="preserve"> </w:t>
      </w:r>
      <w:r w:rsidRPr="005006D4">
        <w:rPr>
          <w:sz w:val="24"/>
          <w:szCs w:val="24"/>
        </w:rPr>
        <w:t>Масла моторные универсальные и для автомоб</w:t>
      </w:r>
      <w:r>
        <w:rPr>
          <w:sz w:val="24"/>
          <w:szCs w:val="24"/>
        </w:rPr>
        <w:t>ильных карбюраторных двигателей;</w:t>
      </w:r>
    </w:p>
    <w:p w:rsidR="001A6586" w:rsidRDefault="001A6586" w:rsidP="00B16FE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 xml:space="preserve"> ГОСТ 12337-84. Масла мо</w:t>
      </w:r>
      <w:r>
        <w:rPr>
          <w:sz w:val="24"/>
          <w:szCs w:val="24"/>
        </w:rPr>
        <w:t>торные для дизельных двигателей;</w:t>
      </w:r>
    </w:p>
    <w:p w:rsidR="001A6586" w:rsidRPr="003521F4" w:rsidRDefault="001A6586" w:rsidP="00B16FE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 xml:space="preserve"> ГОСТ 26191-84. Масла, смазки и специальные жидкости.</w:t>
      </w:r>
    </w:p>
    <w:p w:rsidR="001A6586" w:rsidRDefault="00B16FE9" w:rsidP="001A658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A6586" w:rsidRPr="005C1826">
        <w:rPr>
          <w:b/>
          <w:sz w:val="24"/>
          <w:szCs w:val="24"/>
        </w:rPr>
        <w:t>.</w:t>
      </w:r>
      <w:r w:rsidR="001A6586">
        <w:rPr>
          <w:sz w:val="24"/>
          <w:szCs w:val="24"/>
        </w:rPr>
        <w:t xml:space="preserve"> </w:t>
      </w:r>
      <w:r w:rsidR="001A6586" w:rsidRPr="00612811">
        <w:rPr>
          <w:sz w:val="24"/>
          <w:szCs w:val="24"/>
        </w:rPr>
        <w:t>Упаковка, транспортиро</w:t>
      </w:r>
      <w:r w:rsidR="001A6586">
        <w:rPr>
          <w:sz w:val="24"/>
          <w:szCs w:val="24"/>
        </w:rPr>
        <w:t>вание, условия и сроки хранения:</w:t>
      </w:r>
    </w:p>
    <w:p w:rsidR="00B16FE9" w:rsidRDefault="001A6586" w:rsidP="00B16FE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B16FE9" w:rsidRPr="00B16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5D20">
        <w:rPr>
          <w:sz w:val="24"/>
          <w:szCs w:val="24"/>
        </w:rPr>
        <w:t>базис поставки:</w:t>
      </w:r>
      <w:r w:rsidR="00B16FE9" w:rsidRPr="00B16FE9">
        <w:rPr>
          <w:sz w:val="24"/>
          <w:szCs w:val="24"/>
        </w:rPr>
        <w:t xml:space="preserve"> </w:t>
      </w:r>
      <w:r w:rsidRPr="007D5D20">
        <w:rPr>
          <w:sz w:val="24"/>
          <w:szCs w:val="24"/>
        </w:rPr>
        <w:t>продукция</w:t>
      </w:r>
      <w:r w:rsidR="00B16FE9" w:rsidRPr="00B16FE9">
        <w:rPr>
          <w:sz w:val="24"/>
          <w:szCs w:val="24"/>
        </w:rPr>
        <w:t xml:space="preserve">  </w:t>
      </w:r>
      <w:r w:rsidRPr="007D5D20">
        <w:rPr>
          <w:sz w:val="24"/>
          <w:szCs w:val="24"/>
        </w:rPr>
        <w:t xml:space="preserve"> </w:t>
      </w:r>
      <w:r w:rsidR="00B16FE9" w:rsidRPr="007D5D20">
        <w:rPr>
          <w:sz w:val="24"/>
          <w:szCs w:val="24"/>
        </w:rPr>
        <w:t xml:space="preserve">должна </w:t>
      </w:r>
      <w:r w:rsidR="00B16FE9" w:rsidRPr="00B16FE9">
        <w:rPr>
          <w:sz w:val="24"/>
          <w:szCs w:val="24"/>
        </w:rPr>
        <w:t>быть</w:t>
      </w:r>
      <w:r w:rsidRPr="007D5D20">
        <w:rPr>
          <w:sz w:val="24"/>
          <w:szCs w:val="24"/>
        </w:rPr>
        <w:t xml:space="preserve"> </w:t>
      </w:r>
      <w:r w:rsidR="00B16FE9" w:rsidRPr="007D5D20">
        <w:rPr>
          <w:sz w:val="24"/>
          <w:szCs w:val="24"/>
        </w:rPr>
        <w:t>поставлена</w:t>
      </w:r>
      <w:r w:rsidR="00B16FE9" w:rsidRPr="00B16FE9">
        <w:rPr>
          <w:sz w:val="24"/>
          <w:szCs w:val="24"/>
        </w:rPr>
        <w:t xml:space="preserve"> </w:t>
      </w:r>
      <w:r w:rsidR="00B16FE9" w:rsidRPr="007D5D20">
        <w:rPr>
          <w:sz w:val="24"/>
          <w:szCs w:val="24"/>
        </w:rPr>
        <w:t>на</w:t>
      </w:r>
      <w:r w:rsidR="00B16FE9" w:rsidRPr="00B16FE9">
        <w:rPr>
          <w:sz w:val="24"/>
          <w:szCs w:val="24"/>
        </w:rPr>
        <w:t xml:space="preserve"> </w:t>
      </w:r>
      <w:r w:rsidR="00B16FE9" w:rsidRPr="007D5D20">
        <w:rPr>
          <w:sz w:val="24"/>
          <w:szCs w:val="24"/>
        </w:rPr>
        <w:t xml:space="preserve">условиях </w:t>
      </w:r>
      <w:r w:rsidR="00B16FE9" w:rsidRPr="00B16FE9">
        <w:rPr>
          <w:sz w:val="24"/>
          <w:szCs w:val="24"/>
        </w:rPr>
        <w:t>DDP</w:t>
      </w:r>
      <w:r w:rsidRPr="007D5D20">
        <w:rPr>
          <w:sz w:val="24"/>
          <w:szCs w:val="24"/>
        </w:rPr>
        <w:t xml:space="preserve"> (Согласно </w:t>
      </w:r>
    </w:p>
    <w:p w:rsidR="001A6586" w:rsidRDefault="001A6586" w:rsidP="00B16FE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7D5D20">
        <w:rPr>
          <w:sz w:val="24"/>
          <w:szCs w:val="24"/>
        </w:rPr>
        <w:t>ИНКОТЕРМС 2000);</w:t>
      </w:r>
    </w:p>
    <w:p w:rsidR="001A6586" w:rsidRPr="007D5D20" w:rsidRDefault="001A6586" w:rsidP="00B16F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A4BBD">
        <w:rPr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</w:t>
      </w:r>
      <w:r>
        <w:rPr>
          <w:szCs w:val="24"/>
        </w:rPr>
        <w:t>нических условиях изготовителя. Основные параметры</w:t>
      </w:r>
      <w:r w:rsidRPr="005A4BBD">
        <w:rPr>
          <w:szCs w:val="24"/>
        </w:rPr>
        <w:t>, маркировка, упаковка, транспортирование и хранение. Порядок отгрузки, специальные требования к таре и упаковке должны быть определены в договоре на поставку продукции.</w:t>
      </w:r>
      <w:r w:rsidR="00B16FE9" w:rsidRPr="00B16FE9">
        <w:rPr>
          <w:szCs w:val="24"/>
        </w:rPr>
        <w:t xml:space="preserve"> </w:t>
      </w:r>
      <w:r w:rsidRPr="00C70FD3">
        <w:rPr>
          <w:szCs w:val="24"/>
        </w:rPr>
        <w:t xml:space="preserve">Способ укладки </w:t>
      </w:r>
      <w:r>
        <w:rPr>
          <w:szCs w:val="24"/>
        </w:rPr>
        <w:t>при транспортировке</w:t>
      </w:r>
      <w:r w:rsidRPr="00C70FD3">
        <w:rPr>
          <w:szCs w:val="24"/>
        </w:rPr>
        <w:t xml:space="preserve"> продукции 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</w:t>
      </w:r>
      <w:r w:rsidRPr="005A4BBD">
        <w:rPr>
          <w:szCs w:val="24"/>
        </w:rPr>
        <w:t>.</w:t>
      </w:r>
    </w:p>
    <w:p w:rsidR="001A6586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C1826">
        <w:rPr>
          <w:b/>
          <w:szCs w:val="24"/>
        </w:rPr>
        <w:t>2.</w:t>
      </w:r>
      <w:r w:rsidR="00B16FE9">
        <w:rPr>
          <w:b/>
          <w:szCs w:val="24"/>
        </w:rPr>
        <w:t>4</w:t>
      </w:r>
      <w:r w:rsidRPr="005C1826">
        <w:rPr>
          <w:b/>
          <w:szCs w:val="24"/>
        </w:rPr>
        <w:t>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A6586" w:rsidRPr="004D4E32" w:rsidRDefault="001A6586" w:rsidP="001A6586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A6586" w:rsidRDefault="001A6586" w:rsidP="001A65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</w:t>
      </w:r>
    </w:p>
    <w:p w:rsidR="001A6586" w:rsidRPr="00612811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</w:t>
      </w:r>
      <w:r>
        <w:rPr>
          <w:sz w:val="24"/>
          <w:szCs w:val="24"/>
        </w:rPr>
        <w:t xml:space="preserve"> Поставщик должен за свой счет и в </w:t>
      </w:r>
      <w:r w:rsidRPr="00612811">
        <w:rPr>
          <w:sz w:val="24"/>
          <w:szCs w:val="24"/>
        </w:rPr>
        <w:t xml:space="preserve">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="00B16FE9" w:rsidRPr="00B16FE9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Pr="00C70F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</w:t>
      </w:r>
      <w:r>
        <w:rPr>
          <w:sz w:val="24"/>
          <w:szCs w:val="24"/>
        </w:rPr>
        <w:t xml:space="preserve">. </w:t>
      </w:r>
    </w:p>
    <w:p w:rsidR="001A6586" w:rsidRPr="004D4E32" w:rsidRDefault="001A6586" w:rsidP="001A6586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A6586" w:rsidRPr="00D10A40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A6586" w:rsidRPr="00D10A40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A6586" w:rsidRPr="00D10A40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A6586" w:rsidRPr="00612811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</w:t>
      </w:r>
      <w:r>
        <w:rPr>
          <w:sz w:val="24"/>
          <w:szCs w:val="24"/>
        </w:rPr>
        <w:t xml:space="preserve">ям ГОСТ 17479.1-85 Масла </w:t>
      </w:r>
      <w:r w:rsidRPr="005006D4">
        <w:rPr>
          <w:sz w:val="24"/>
          <w:szCs w:val="24"/>
        </w:rPr>
        <w:t>моторные. Классификация и обозначение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10541-78. Масла моторные универсальные и для автомобильных карбюраторных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12337-84. Масла моторные для дизельных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26191-84. Масла, смазки и специальные жидкости</w:t>
      </w:r>
      <w:r>
        <w:rPr>
          <w:sz w:val="24"/>
          <w:szCs w:val="24"/>
        </w:rPr>
        <w:t>.</w:t>
      </w:r>
    </w:p>
    <w:p w:rsidR="001A6586" w:rsidRPr="00BB6EA4" w:rsidRDefault="001A6586" w:rsidP="001A6586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A6586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A6586" w:rsidRDefault="001A6586" w:rsidP="001A65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A6586" w:rsidRPr="00CF1FB0" w:rsidRDefault="001A6586" w:rsidP="001D6C7E">
      <w:pPr>
        <w:spacing w:line="276" w:lineRule="auto"/>
        <w:ind w:firstLine="0"/>
        <w:rPr>
          <w:sz w:val="24"/>
          <w:szCs w:val="24"/>
        </w:rPr>
      </w:pPr>
    </w:p>
    <w:p w:rsidR="001A6586" w:rsidRDefault="001A6586" w:rsidP="001A6586">
      <w:pPr>
        <w:rPr>
          <w:sz w:val="26"/>
          <w:szCs w:val="26"/>
        </w:rPr>
      </w:pPr>
    </w:p>
    <w:p w:rsidR="001A6586" w:rsidRPr="00E1390F" w:rsidRDefault="00C45DB5" w:rsidP="001D6C7E">
      <w:pPr>
        <w:ind w:firstLine="0"/>
        <w:rPr>
          <w:color w:val="00B0F0"/>
          <w:sz w:val="22"/>
          <w:szCs w:val="22"/>
        </w:rPr>
      </w:pPr>
      <w:r>
        <w:rPr>
          <w:sz w:val="26"/>
          <w:szCs w:val="26"/>
        </w:rPr>
        <w:t xml:space="preserve"> Начальник</w:t>
      </w:r>
      <w:r w:rsidR="001D6C7E">
        <w:rPr>
          <w:sz w:val="26"/>
          <w:szCs w:val="26"/>
        </w:rPr>
        <w:t xml:space="preserve"> </w:t>
      </w:r>
      <w:r w:rsidR="002D0E44">
        <w:rPr>
          <w:sz w:val="26"/>
          <w:szCs w:val="26"/>
        </w:rPr>
        <w:t>СМиТ УОП</w:t>
      </w:r>
      <w:r w:rsidR="001D6C7E">
        <w:rPr>
          <w:sz w:val="26"/>
          <w:szCs w:val="26"/>
        </w:rPr>
        <w:t xml:space="preserve">                                                                       </w:t>
      </w:r>
      <w:r w:rsidR="002D0E44">
        <w:rPr>
          <w:sz w:val="26"/>
          <w:szCs w:val="26"/>
        </w:rPr>
        <w:t xml:space="preserve">               </w:t>
      </w:r>
      <w:r w:rsidR="001D6C7E">
        <w:rPr>
          <w:sz w:val="26"/>
          <w:szCs w:val="26"/>
        </w:rPr>
        <w:t xml:space="preserve">     </w:t>
      </w:r>
      <w:r w:rsidR="002D0E44">
        <w:rPr>
          <w:sz w:val="26"/>
          <w:szCs w:val="26"/>
        </w:rPr>
        <w:t>Константинов А.В.</w:t>
      </w:r>
    </w:p>
    <w:p w:rsidR="001A6586" w:rsidRPr="004D4E32" w:rsidRDefault="001A6586" w:rsidP="001A6586">
      <w:pPr>
        <w:pStyle w:val="ad"/>
        <w:tabs>
          <w:tab w:val="left" w:pos="993"/>
        </w:tabs>
        <w:spacing w:before="240" w:after="240" w:line="276" w:lineRule="auto"/>
        <w:ind w:left="709" w:firstLine="0"/>
        <w:contextualSpacing w:val="0"/>
        <w:rPr>
          <w:b/>
          <w:bCs/>
          <w:sz w:val="26"/>
          <w:szCs w:val="26"/>
        </w:rPr>
      </w:pPr>
    </w:p>
    <w:sectPr w:rsidR="001A6586" w:rsidRPr="004D4E32" w:rsidSect="006F283F">
      <w:headerReference w:type="even" r:id="rId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A78" w:rsidRDefault="00043A78">
      <w:r>
        <w:separator/>
      </w:r>
    </w:p>
  </w:endnote>
  <w:endnote w:type="continuationSeparator" w:id="0">
    <w:p w:rsidR="00043A78" w:rsidRDefault="0004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A78" w:rsidRDefault="00043A78">
      <w:r>
        <w:separator/>
      </w:r>
    </w:p>
  </w:footnote>
  <w:footnote w:type="continuationSeparator" w:id="0">
    <w:p w:rsidR="00043A78" w:rsidRDefault="00043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3CC"/>
    <w:rsid w:val="00036612"/>
    <w:rsid w:val="00036C46"/>
    <w:rsid w:val="00042AAD"/>
    <w:rsid w:val="00042ABF"/>
    <w:rsid w:val="00043A78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8F7"/>
    <w:rsid w:val="000544E5"/>
    <w:rsid w:val="00057FBD"/>
    <w:rsid w:val="000630F6"/>
    <w:rsid w:val="00063B30"/>
    <w:rsid w:val="00071958"/>
    <w:rsid w:val="00071D30"/>
    <w:rsid w:val="0007491B"/>
    <w:rsid w:val="00077BB4"/>
    <w:rsid w:val="000808BE"/>
    <w:rsid w:val="000844E3"/>
    <w:rsid w:val="00084847"/>
    <w:rsid w:val="00084D06"/>
    <w:rsid w:val="000858AE"/>
    <w:rsid w:val="00085DAC"/>
    <w:rsid w:val="00093260"/>
    <w:rsid w:val="0009359C"/>
    <w:rsid w:val="00094AC3"/>
    <w:rsid w:val="000961A3"/>
    <w:rsid w:val="00097235"/>
    <w:rsid w:val="00097683"/>
    <w:rsid w:val="000A0393"/>
    <w:rsid w:val="000A32B6"/>
    <w:rsid w:val="000A6598"/>
    <w:rsid w:val="000B068C"/>
    <w:rsid w:val="000B5238"/>
    <w:rsid w:val="000B5D7C"/>
    <w:rsid w:val="000B6480"/>
    <w:rsid w:val="000B7290"/>
    <w:rsid w:val="000B7329"/>
    <w:rsid w:val="000B7484"/>
    <w:rsid w:val="000C0E47"/>
    <w:rsid w:val="000C2897"/>
    <w:rsid w:val="000C41EF"/>
    <w:rsid w:val="000C6183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22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0DF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E4C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2C2"/>
    <w:rsid w:val="00192E02"/>
    <w:rsid w:val="00195AEF"/>
    <w:rsid w:val="00195E7E"/>
    <w:rsid w:val="0019600E"/>
    <w:rsid w:val="001962A5"/>
    <w:rsid w:val="001962E5"/>
    <w:rsid w:val="00196802"/>
    <w:rsid w:val="001A0E03"/>
    <w:rsid w:val="001A22A5"/>
    <w:rsid w:val="001A2829"/>
    <w:rsid w:val="001A5D99"/>
    <w:rsid w:val="001A6586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C7E"/>
    <w:rsid w:val="001E319B"/>
    <w:rsid w:val="001E4556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0BC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367"/>
    <w:rsid w:val="0023153A"/>
    <w:rsid w:val="00231C99"/>
    <w:rsid w:val="00232288"/>
    <w:rsid w:val="00232D46"/>
    <w:rsid w:val="00232E4A"/>
    <w:rsid w:val="00233122"/>
    <w:rsid w:val="00234164"/>
    <w:rsid w:val="00235926"/>
    <w:rsid w:val="00240803"/>
    <w:rsid w:val="00240CAF"/>
    <w:rsid w:val="00241E80"/>
    <w:rsid w:val="0024201B"/>
    <w:rsid w:val="002428A5"/>
    <w:rsid w:val="00242C9E"/>
    <w:rsid w:val="002446B5"/>
    <w:rsid w:val="00244733"/>
    <w:rsid w:val="0024696C"/>
    <w:rsid w:val="00247E6F"/>
    <w:rsid w:val="0025072F"/>
    <w:rsid w:val="00252708"/>
    <w:rsid w:val="002528B4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3957"/>
    <w:rsid w:val="002C4B0C"/>
    <w:rsid w:val="002C5858"/>
    <w:rsid w:val="002C6308"/>
    <w:rsid w:val="002D0E44"/>
    <w:rsid w:val="002D1182"/>
    <w:rsid w:val="002D1202"/>
    <w:rsid w:val="002D133C"/>
    <w:rsid w:val="002D5C5F"/>
    <w:rsid w:val="002D5E88"/>
    <w:rsid w:val="002D66D1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905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3144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AA1"/>
    <w:rsid w:val="00376B78"/>
    <w:rsid w:val="00377CB8"/>
    <w:rsid w:val="00377EC3"/>
    <w:rsid w:val="00377F21"/>
    <w:rsid w:val="00377F9E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1F3"/>
    <w:rsid w:val="004A353B"/>
    <w:rsid w:val="004A359B"/>
    <w:rsid w:val="004A3D52"/>
    <w:rsid w:val="004A668C"/>
    <w:rsid w:val="004A7ACD"/>
    <w:rsid w:val="004B1DF7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C13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6D4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52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39D"/>
    <w:rsid w:val="00562131"/>
    <w:rsid w:val="005630A8"/>
    <w:rsid w:val="00563F7B"/>
    <w:rsid w:val="0056704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84F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6F9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1826"/>
    <w:rsid w:val="005C2394"/>
    <w:rsid w:val="005C32C9"/>
    <w:rsid w:val="005C4B56"/>
    <w:rsid w:val="005C6872"/>
    <w:rsid w:val="005C6FD2"/>
    <w:rsid w:val="005C752D"/>
    <w:rsid w:val="005C795E"/>
    <w:rsid w:val="005C7A63"/>
    <w:rsid w:val="005C7A7A"/>
    <w:rsid w:val="005C7BED"/>
    <w:rsid w:val="005D0024"/>
    <w:rsid w:val="005D0FEF"/>
    <w:rsid w:val="005D1748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4FB1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D9F"/>
    <w:rsid w:val="00664FBF"/>
    <w:rsid w:val="00665196"/>
    <w:rsid w:val="00667142"/>
    <w:rsid w:val="0066735A"/>
    <w:rsid w:val="0067198B"/>
    <w:rsid w:val="00673317"/>
    <w:rsid w:val="00676792"/>
    <w:rsid w:val="006806A9"/>
    <w:rsid w:val="006819DD"/>
    <w:rsid w:val="00681C28"/>
    <w:rsid w:val="00682F17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327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037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6F7DA5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48B"/>
    <w:rsid w:val="0071533A"/>
    <w:rsid w:val="007162D4"/>
    <w:rsid w:val="00716496"/>
    <w:rsid w:val="00716719"/>
    <w:rsid w:val="0072028E"/>
    <w:rsid w:val="00724050"/>
    <w:rsid w:val="007313D4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0244"/>
    <w:rsid w:val="00750C6C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940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4C0D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09"/>
    <w:rsid w:val="007D2012"/>
    <w:rsid w:val="007D2C54"/>
    <w:rsid w:val="007D4637"/>
    <w:rsid w:val="007D4BE7"/>
    <w:rsid w:val="007D54B2"/>
    <w:rsid w:val="007D5D20"/>
    <w:rsid w:val="007D6C0C"/>
    <w:rsid w:val="007D7685"/>
    <w:rsid w:val="007D777E"/>
    <w:rsid w:val="007E348A"/>
    <w:rsid w:val="007E424C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2410"/>
    <w:rsid w:val="008032FE"/>
    <w:rsid w:val="00811566"/>
    <w:rsid w:val="00813A61"/>
    <w:rsid w:val="00814026"/>
    <w:rsid w:val="00814132"/>
    <w:rsid w:val="00815E09"/>
    <w:rsid w:val="00815F86"/>
    <w:rsid w:val="008161D2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24E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152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221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D5F4D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29D6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9458C"/>
    <w:rsid w:val="009A096B"/>
    <w:rsid w:val="009A1270"/>
    <w:rsid w:val="009A16CE"/>
    <w:rsid w:val="009A2E7D"/>
    <w:rsid w:val="009A3861"/>
    <w:rsid w:val="009A442F"/>
    <w:rsid w:val="009A5585"/>
    <w:rsid w:val="009A5E6E"/>
    <w:rsid w:val="009A65E9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5F2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92A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7EE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0BAC"/>
    <w:rsid w:val="00A61E88"/>
    <w:rsid w:val="00A6256C"/>
    <w:rsid w:val="00A65193"/>
    <w:rsid w:val="00A66CCC"/>
    <w:rsid w:val="00A67B38"/>
    <w:rsid w:val="00A70A4F"/>
    <w:rsid w:val="00A70E1D"/>
    <w:rsid w:val="00A718BC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4B3"/>
    <w:rsid w:val="00A9285F"/>
    <w:rsid w:val="00A93000"/>
    <w:rsid w:val="00A937CA"/>
    <w:rsid w:val="00A953B7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A03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63"/>
    <w:rsid w:val="00AE1B50"/>
    <w:rsid w:val="00AE2CE9"/>
    <w:rsid w:val="00AE3899"/>
    <w:rsid w:val="00AE7BDC"/>
    <w:rsid w:val="00AF1104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FE9"/>
    <w:rsid w:val="00B23673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2747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6C7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3380"/>
    <w:rsid w:val="00BD634D"/>
    <w:rsid w:val="00BD705D"/>
    <w:rsid w:val="00BE0260"/>
    <w:rsid w:val="00BE2C21"/>
    <w:rsid w:val="00BE30B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2BC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5C3"/>
    <w:rsid w:val="00C2470F"/>
    <w:rsid w:val="00C24712"/>
    <w:rsid w:val="00C24E15"/>
    <w:rsid w:val="00C25074"/>
    <w:rsid w:val="00C25783"/>
    <w:rsid w:val="00C25DF4"/>
    <w:rsid w:val="00C30D0D"/>
    <w:rsid w:val="00C3231E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DB5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0FD3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2CC5"/>
    <w:rsid w:val="00C947B3"/>
    <w:rsid w:val="00C94BA4"/>
    <w:rsid w:val="00C96DA6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38C9"/>
    <w:rsid w:val="00CC4C73"/>
    <w:rsid w:val="00CC5635"/>
    <w:rsid w:val="00CD0A79"/>
    <w:rsid w:val="00CD2A12"/>
    <w:rsid w:val="00CD3354"/>
    <w:rsid w:val="00CD3B4C"/>
    <w:rsid w:val="00CD48A1"/>
    <w:rsid w:val="00CD693A"/>
    <w:rsid w:val="00CD7961"/>
    <w:rsid w:val="00CD797E"/>
    <w:rsid w:val="00CD7C0C"/>
    <w:rsid w:val="00CD7F57"/>
    <w:rsid w:val="00CE1406"/>
    <w:rsid w:val="00CE1461"/>
    <w:rsid w:val="00CE186F"/>
    <w:rsid w:val="00CE6D0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170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CC2"/>
    <w:rsid w:val="00D81F55"/>
    <w:rsid w:val="00D822E8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5B98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02A6"/>
    <w:rsid w:val="00DB44BB"/>
    <w:rsid w:val="00DB4A93"/>
    <w:rsid w:val="00DB4EDF"/>
    <w:rsid w:val="00DC0744"/>
    <w:rsid w:val="00DC13C4"/>
    <w:rsid w:val="00DC150D"/>
    <w:rsid w:val="00DC174C"/>
    <w:rsid w:val="00DC3B5C"/>
    <w:rsid w:val="00DC47C8"/>
    <w:rsid w:val="00DC4A9C"/>
    <w:rsid w:val="00DC60EA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814"/>
    <w:rsid w:val="00DF0350"/>
    <w:rsid w:val="00DF09EA"/>
    <w:rsid w:val="00DF0DBF"/>
    <w:rsid w:val="00DF13C4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0B5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707"/>
    <w:rsid w:val="00EF6AE5"/>
    <w:rsid w:val="00F0098E"/>
    <w:rsid w:val="00F00AB0"/>
    <w:rsid w:val="00F03B68"/>
    <w:rsid w:val="00F03D24"/>
    <w:rsid w:val="00F0414A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5C2A"/>
    <w:rsid w:val="00F364EA"/>
    <w:rsid w:val="00F37973"/>
    <w:rsid w:val="00F41396"/>
    <w:rsid w:val="00F41EEA"/>
    <w:rsid w:val="00F42C84"/>
    <w:rsid w:val="00F439CB"/>
    <w:rsid w:val="00F4441B"/>
    <w:rsid w:val="00F46DA4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1B7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5273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54C8F"/>
  <w15:docId w15:val="{72A72973-86BA-42CE-B627-3DC89844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semiHidden/>
    <w:unhideWhenUsed/>
    <w:rsid w:val="00A307E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A3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0FCEA-D702-4242-B274-C289DD4B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Солдатова Анна Сергеевна</cp:lastModifiedBy>
  <cp:revision>13</cp:revision>
  <cp:lastPrinted>2021-06-16T11:27:00Z</cp:lastPrinted>
  <dcterms:created xsi:type="dcterms:W3CDTF">2021-06-16T10:57:00Z</dcterms:created>
  <dcterms:modified xsi:type="dcterms:W3CDTF">2021-07-26T10:18:00Z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